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AE05F" w14:textId="77777777" w:rsidR="00516506" w:rsidRDefault="00516506" w:rsidP="0046787D">
      <w:pPr>
        <w:spacing w:line="360" w:lineRule="auto"/>
        <w:ind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ANEXO II</w:t>
      </w:r>
    </w:p>
    <w:p w14:paraId="5C2E85C9" w14:textId="77777777" w:rsidR="00516506" w:rsidRDefault="00516506" w:rsidP="00516506">
      <w:pPr>
        <w:spacing w:line="360" w:lineRule="auto"/>
        <w:ind w:left="1418"/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W w:w="8730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8730"/>
      </w:tblGrid>
      <w:tr w:rsidR="00516506" w14:paraId="4F7F2104" w14:textId="77777777" w:rsidTr="0026329F">
        <w:trPr>
          <w:trHeight w:val="349"/>
          <w:tblHeader/>
        </w:trPr>
        <w:tc>
          <w:tcPr>
            <w:tcW w:w="8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F51B9" w14:textId="77777777" w:rsidR="00516506" w:rsidRDefault="00516506" w:rsidP="0046787D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ESTRUTURA PARA APRESENTAÇÃO DE CURRÍCULO</w:t>
            </w:r>
          </w:p>
        </w:tc>
      </w:tr>
      <w:tr w:rsidR="00516506" w14:paraId="0990504A" w14:textId="77777777" w:rsidTr="0026329F">
        <w:trPr>
          <w:trHeight w:val="125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6534" w14:textId="77777777" w:rsidR="00516506" w:rsidRDefault="00516506" w:rsidP="0046787D">
            <w:pPr>
              <w:spacing w:line="276" w:lineRule="auto"/>
              <w:ind w:left="1418" w:hanging="1523"/>
              <w:rPr>
                <w:rFonts w:ascii="Calibri" w:eastAsia="Calibri" w:hAnsi="Calibri" w:cs="Calibri"/>
                <w:sz w:val="22"/>
                <w:szCs w:val="22"/>
              </w:rPr>
            </w:pPr>
            <w:commentRangeStart w:id="0"/>
            <w:r>
              <w:rPr>
                <w:rFonts w:ascii="Calibri" w:eastAsia="Calibri" w:hAnsi="Calibri" w:cs="Calibri"/>
                <w:sz w:val="22"/>
                <w:szCs w:val="22"/>
              </w:rPr>
              <w:t>CARGO PRETENDIDO (ASSINALAR):</w:t>
            </w:r>
            <w:commentRangeEnd w:id="0"/>
            <w:r w:rsidR="00180EEB">
              <w:rPr>
                <w:rStyle w:val="Refdecomentrio"/>
              </w:rPr>
              <w:commentReference w:id="0"/>
            </w:r>
          </w:p>
          <w:p w14:paraId="5191520F" w14:textId="77777777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1 - Profissional Sênior</w:t>
            </w:r>
          </w:p>
          <w:p w14:paraId="4F05DEF1" w14:textId="77777777" w:rsidR="0046787D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2- Profissional Sênior de Projetos</w:t>
            </w:r>
          </w:p>
          <w:p w14:paraId="2F46A70F" w14:textId="77777777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3 - Profissional Pleno</w:t>
            </w:r>
          </w:p>
          <w:p w14:paraId="043BCED3" w14:textId="77777777" w:rsidR="006A2247" w:rsidRDefault="0046787D" w:rsidP="006A2247">
            <w:pPr>
              <w:spacing w:line="276" w:lineRule="auto"/>
              <w:ind w:left="1418"/>
              <w:rPr>
                <w:ins w:id="1" w:author="João Ferraz Fernandes de Mello" w:date="2020-05-22T11:46:00Z"/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 xml:space="preserve"> - Profissional Júnior</w:t>
            </w:r>
          </w:p>
          <w:p w14:paraId="6971F195" w14:textId="6CE455E5" w:rsidR="001B58F3" w:rsidRDefault="001B58F3" w:rsidP="006A2247">
            <w:pPr>
              <w:spacing w:line="276" w:lineRule="auto"/>
              <w:ind w:left="1418"/>
              <w:rPr>
                <w:ins w:id="2" w:author="João Ferraz Fernandes de Mello" w:date="2020-05-22T11:46:00Z"/>
                <w:rFonts w:ascii="Calibri" w:eastAsia="Calibri" w:hAnsi="Calibri" w:cs="Calibri"/>
                <w:sz w:val="22"/>
                <w:szCs w:val="22"/>
              </w:rPr>
            </w:pPr>
            <w:ins w:id="3" w:author="João Ferraz Fernandes de Mello" w:date="2020-05-22T11:46:00Z">
              <w:r>
                <w:rPr>
                  <w:rFonts w:ascii="Calibri" w:eastAsia="Calibri" w:hAnsi="Calibri" w:cs="Calibri"/>
                  <w:sz w:val="22"/>
                  <w:szCs w:val="22"/>
                </w:rPr>
                <w:t>5 – Assistente</w:t>
              </w:r>
            </w:ins>
          </w:p>
          <w:p w14:paraId="4483A651" w14:textId="098FE6C1" w:rsidR="001B58F3" w:rsidRDefault="001B58F3" w:rsidP="006A2247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ins w:id="4" w:author="João Ferraz Fernandes de Mello" w:date="2020-05-22T11:46:00Z">
              <w:r>
                <w:rPr>
                  <w:rFonts w:ascii="Calibri" w:eastAsia="Calibri" w:hAnsi="Calibri" w:cs="Calibri"/>
                  <w:sz w:val="22"/>
                  <w:szCs w:val="22"/>
                </w:rPr>
                <w:t xml:space="preserve">6 – Auxiliar </w:t>
              </w:r>
            </w:ins>
          </w:p>
        </w:tc>
      </w:tr>
      <w:tr w:rsidR="00516506" w14:paraId="105AFCDD" w14:textId="77777777" w:rsidTr="0026329F">
        <w:trPr>
          <w:trHeight w:val="48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4D8B7" w14:textId="77777777" w:rsidR="00516506" w:rsidRDefault="00516506" w:rsidP="0046787D">
            <w:pPr>
              <w:spacing w:line="276" w:lineRule="auto"/>
              <w:ind w:left="1418" w:hanging="1523"/>
              <w:rPr>
                <w:rFonts w:ascii="Calibri" w:eastAsia="Calibri" w:hAnsi="Calibri" w:cs="Calibri"/>
                <w:sz w:val="22"/>
                <w:szCs w:val="22"/>
              </w:rPr>
            </w:pPr>
            <w:bookmarkStart w:id="5" w:name="_GoBack"/>
            <w:bookmarkEnd w:id="5"/>
            <w:r>
              <w:rPr>
                <w:rFonts w:ascii="Calibri" w:eastAsia="Calibri" w:hAnsi="Calibri" w:cs="Calibri"/>
                <w:sz w:val="22"/>
                <w:szCs w:val="22"/>
              </w:rPr>
              <w:t xml:space="preserve">ENTENDIMENTO SOBRE O PROGRAMA REM-MT (RESUMO) </w:t>
            </w:r>
          </w:p>
          <w:p w14:paraId="37DA8FF1" w14:textId="30B6959E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plic</w:t>
            </w:r>
            <w:r w:rsidR="008E46F2">
              <w:rPr>
                <w:rFonts w:ascii="Calibri" w:eastAsia="Calibri" w:hAnsi="Calibri" w:cs="Calibri"/>
                <w:sz w:val="22"/>
                <w:szCs w:val="22"/>
              </w:rPr>
              <w:t xml:space="preserve">ado aos candidatos </w:t>
            </w:r>
            <w:ins w:id="6" w:author="Alessandro Jonady Oliveira" w:date="2020-05-27T19:11:00Z">
              <w:r w:rsidR="003B6B94">
                <w:rPr>
                  <w:rFonts w:ascii="Calibri" w:eastAsia="Calibri" w:hAnsi="Calibri" w:cs="Calibri"/>
                  <w:sz w:val="22"/>
                  <w:szCs w:val="22"/>
                </w:rPr>
                <w:t>ao</w:t>
              </w:r>
            </w:ins>
            <w:commentRangeStart w:id="7"/>
            <w:commentRangeStart w:id="8"/>
            <w:commentRangeStart w:id="9"/>
            <w:commentRangeStart w:id="10"/>
            <w:del w:id="11" w:author="Alessandro Jonady Oliveira" w:date="2020-05-27T19:11:00Z">
              <w:r w:rsidR="008E46F2" w:rsidDel="003B6B94">
                <w:rPr>
                  <w:rFonts w:ascii="Calibri" w:eastAsia="Calibri" w:hAnsi="Calibri" w:cs="Calibri"/>
                  <w:sz w:val="22"/>
                  <w:szCs w:val="22"/>
                </w:rPr>
                <w:delText>à</w:delText>
              </w:r>
            </w:del>
            <w:r w:rsidR="008E46F2">
              <w:rPr>
                <w:rFonts w:ascii="Calibri" w:eastAsia="Calibri" w:hAnsi="Calibri" w:cs="Calibri"/>
                <w:sz w:val="22"/>
                <w:szCs w:val="22"/>
              </w:rPr>
              <w:t xml:space="preserve">s </w:t>
            </w:r>
            <w:del w:id="12" w:author="João Ferraz Fernandes de Mello" w:date="2020-05-22T11:46:00Z">
              <w:r w:rsidR="008E46F2" w:rsidDel="001B58F3">
                <w:rPr>
                  <w:rFonts w:ascii="Calibri" w:eastAsia="Calibri" w:hAnsi="Calibri" w:cs="Calibri"/>
                  <w:sz w:val="22"/>
                  <w:szCs w:val="22"/>
                </w:rPr>
                <w:delText>vagas</w:delText>
              </w:r>
            </w:del>
            <w:commentRangeEnd w:id="7"/>
            <w:ins w:id="13" w:author="João Ferraz Fernandes de Mello" w:date="2020-05-22T11:46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>cargos</w:t>
              </w:r>
            </w:ins>
            <w:r w:rsidR="00180EEB">
              <w:rPr>
                <w:rStyle w:val="Refdecomentrio"/>
              </w:rPr>
              <w:commentReference w:id="7"/>
            </w:r>
            <w:commentRangeEnd w:id="8"/>
            <w:r w:rsidR="003F0020">
              <w:rPr>
                <w:rStyle w:val="Refdecomentrio"/>
              </w:rPr>
              <w:commentReference w:id="8"/>
            </w:r>
            <w:commentRangeEnd w:id="9"/>
            <w:r w:rsidR="000F4AA0">
              <w:rPr>
                <w:rStyle w:val="Refdecomentrio"/>
              </w:rPr>
              <w:commentReference w:id="9"/>
            </w:r>
            <w:commentRangeEnd w:id="10"/>
            <w:r w:rsidR="006A2247">
              <w:rPr>
                <w:rStyle w:val="Refdecomentrio"/>
              </w:rPr>
              <w:commentReference w:id="10"/>
            </w:r>
            <w:r w:rsidR="008E46F2">
              <w:rPr>
                <w:rFonts w:ascii="Calibri" w:eastAsia="Calibri" w:hAnsi="Calibri" w:cs="Calibri"/>
                <w:sz w:val="22"/>
                <w:szCs w:val="22"/>
              </w:rPr>
              <w:t xml:space="preserve"> 1 e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 xml:space="preserve"> 3.</w:t>
            </w:r>
          </w:p>
          <w:p w14:paraId="56D0D184" w14:textId="77777777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imite máximo de 400 palavras.</w:t>
            </w:r>
          </w:p>
          <w:p w14:paraId="24028953" w14:textId="77777777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ocumento disponibilizado Repartição de Benefícios do Programa REM MT</w:t>
            </w:r>
          </w:p>
        </w:tc>
      </w:tr>
      <w:tr w:rsidR="003304E1" w14:paraId="717DBCBD" w14:textId="77777777" w:rsidTr="0026329F">
        <w:trPr>
          <w:trHeight w:val="74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3573F" w14:textId="77777777" w:rsidR="003304E1" w:rsidRDefault="008E46F2" w:rsidP="003304E1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PROPOSTA DE TRABALHO </w:t>
            </w:r>
          </w:p>
          <w:p w14:paraId="4E56BEC3" w14:textId="5E7EE5BD" w:rsidR="008E46F2" w:rsidRDefault="008E46F2" w:rsidP="008E46F2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Aplicado aos candidatos </w:t>
            </w:r>
            <w:del w:id="14" w:author="João Ferraz Fernandes de Mello" w:date="2020-05-22T11:47:00Z">
              <w:r w:rsidDel="001B58F3">
                <w:rPr>
                  <w:rFonts w:ascii="Calibri" w:eastAsia="Calibri" w:hAnsi="Calibri" w:cs="Calibri"/>
                  <w:sz w:val="22"/>
                  <w:szCs w:val="22"/>
                </w:rPr>
                <w:delText xml:space="preserve">às </w:delText>
              </w:r>
            </w:del>
            <w:ins w:id="15" w:author="João Ferraz Fernandes de Mello" w:date="2020-05-22T11:47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 xml:space="preserve">aos </w:t>
              </w:r>
            </w:ins>
            <w:del w:id="16" w:author="João Ferraz Fernandes de Mello" w:date="2020-05-22T11:46:00Z">
              <w:r w:rsidDel="001B58F3">
                <w:rPr>
                  <w:rFonts w:ascii="Calibri" w:eastAsia="Calibri" w:hAnsi="Calibri" w:cs="Calibri"/>
                  <w:sz w:val="22"/>
                  <w:szCs w:val="22"/>
                </w:rPr>
                <w:delText>vagas</w:delText>
              </w:r>
            </w:del>
            <w:ins w:id="17" w:author="João Ferraz Fernandes de Mello" w:date="2020-05-22T11:46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>cargos</w:t>
              </w:r>
            </w:ins>
            <w:r>
              <w:rPr>
                <w:rFonts w:ascii="Calibri" w:eastAsia="Calibri" w:hAnsi="Calibri" w:cs="Calibri"/>
                <w:sz w:val="22"/>
                <w:szCs w:val="22"/>
              </w:rPr>
              <w:t xml:space="preserve"> 2.</w:t>
            </w:r>
          </w:p>
          <w:p w14:paraId="70E1257D" w14:textId="77777777" w:rsidR="003304E1" w:rsidRDefault="003304E1" w:rsidP="004D49CB">
            <w:pPr>
              <w:spacing w:line="276" w:lineRule="auto"/>
              <w:ind w:left="1738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Descrever como poderia apoiar o trabalho de implementação da PCI, considerando o Planejamento Estratégico da PCI;</w:t>
            </w:r>
          </w:p>
          <w:p w14:paraId="086826C6" w14:textId="77777777" w:rsidR="003304E1" w:rsidRDefault="003304E1" w:rsidP="004D49CB">
            <w:pPr>
              <w:spacing w:line="276" w:lineRule="auto"/>
              <w:ind w:left="1738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 w:rsidR="004D49CB">
              <w:rPr>
                <w:rFonts w:ascii="Calibri" w:eastAsia="Calibri" w:hAnsi="Calibri" w:cs="Calibri"/>
                <w:sz w:val="22"/>
                <w:szCs w:val="22"/>
              </w:rPr>
              <w:t>imite máximo de 400 palavras;</w:t>
            </w:r>
          </w:p>
          <w:p w14:paraId="1EA41EDF" w14:textId="77777777" w:rsidR="003304E1" w:rsidRDefault="003304E1" w:rsidP="004D49CB">
            <w:pPr>
              <w:spacing w:line="276" w:lineRule="auto"/>
              <w:ind w:left="1738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Documento disponibilizado Planejamento Estratégico da PCI.</w:t>
            </w:r>
          </w:p>
          <w:p w14:paraId="1941198C" w14:textId="77777777" w:rsidR="003304E1" w:rsidRDefault="003304E1" w:rsidP="003304E1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16506" w14:paraId="1C9E0D17" w14:textId="77777777" w:rsidTr="0026329F">
        <w:trPr>
          <w:trHeight w:val="48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E974B" w14:textId="77777777" w:rsidR="00516506" w:rsidRDefault="00516506" w:rsidP="0046787D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PROPOSTA DE CRONOGRAMA DE TRABALHO PESSOAL </w:t>
            </w:r>
          </w:p>
          <w:p w14:paraId="4DBF032B" w14:textId="1675BF97" w:rsidR="00516506" w:rsidRDefault="0046787D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pli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cado aos candidatos </w:t>
            </w:r>
            <w:del w:id="18" w:author="João Ferraz Fernandes de Mello" w:date="2020-05-22T11:47:00Z">
              <w:r w:rsidDel="001B58F3">
                <w:rPr>
                  <w:rFonts w:ascii="Calibri" w:eastAsia="Calibri" w:hAnsi="Calibri" w:cs="Calibri"/>
                  <w:sz w:val="22"/>
                  <w:szCs w:val="22"/>
                </w:rPr>
                <w:delText xml:space="preserve">às </w:delText>
              </w:r>
            </w:del>
            <w:ins w:id="19" w:author="João Ferraz Fernandes de Mello" w:date="2020-05-22T11:47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 xml:space="preserve">aos </w:t>
              </w:r>
            </w:ins>
            <w:del w:id="20" w:author="João Ferraz Fernandes de Mello" w:date="2020-05-22T11:46:00Z">
              <w:r w:rsidRPr="008E46F2" w:rsidDel="001B58F3">
                <w:rPr>
                  <w:rFonts w:ascii="Calibri" w:eastAsia="Calibri" w:hAnsi="Calibri" w:cs="Calibri"/>
                  <w:sz w:val="22"/>
                  <w:szCs w:val="22"/>
                </w:rPr>
                <w:delText>vagas</w:delText>
              </w:r>
            </w:del>
            <w:ins w:id="21" w:author="João Ferraz Fernandes de Mello" w:date="2020-05-22T11:46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>cargos</w:t>
              </w:r>
            </w:ins>
            <w:r w:rsidRPr="008E46F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8E46F2" w:rsidRPr="008E46F2">
              <w:rPr>
                <w:rFonts w:ascii="Calibri" w:eastAsia="Calibri" w:hAnsi="Calibri" w:cs="Calibri"/>
                <w:sz w:val="22"/>
                <w:szCs w:val="22"/>
              </w:rPr>
              <w:t>1, 2</w:t>
            </w:r>
            <w:r w:rsidR="00516506" w:rsidRPr="008E46F2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8E46F2">
              <w:rPr>
                <w:rFonts w:ascii="Calibri" w:eastAsia="Calibri" w:hAnsi="Calibri" w:cs="Calibri"/>
                <w:sz w:val="22"/>
                <w:szCs w:val="22"/>
              </w:rPr>
              <w:t>e 3</w:t>
            </w:r>
          </w:p>
          <w:p w14:paraId="33E96A41" w14:textId="77777777" w:rsidR="00516506" w:rsidRDefault="00B372DB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presentar quadro com as principais tarefas que irá desenvolver em relação aos meses.</w:t>
            </w:r>
          </w:p>
        </w:tc>
      </w:tr>
      <w:tr w:rsidR="00516506" w14:paraId="046689BD" w14:textId="77777777" w:rsidTr="0026329F">
        <w:trPr>
          <w:trHeight w:val="1743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8FE26" w14:textId="15732BE0" w:rsidR="008E46F2" w:rsidRDefault="008E46F2" w:rsidP="00B372DB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DOCUMENTAÇÃO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 xml:space="preserve"> (Todas </w:t>
            </w:r>
            <w:del w:id="22" w:author="João Ferraz Fernandes de Mello" w:date="2020-05-22T11:47:00Z">
              <w:r w:rsidR="00B372DB" w:rsidDel="001B58F3">
                <w:rPr>
                  <w:rFonts w:ascii="Calibri" w:eastAsia="Calibri" w:hAnsi="Calibri" w:cs="Calibri"/>
                  <w:sz w:val="22"/>
                  <w:szCs w:val="22"/>
                </w:rPr>
                <w:delText xml:space="preserve">as </w:delText>
              </w:r>
            </w:del>
            <w:ins w:id="23" w:author="João Ferraz Fernandes de Mello" w:date="2020-05-22T11:47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 xml:space="preserve">os </w:t>
              </w:r>
            </w:ins>
            <w:del w:id="24" w:author="João Ferraz Fernandes de Mello" w:date="2020-05-22T11:46:00Z">
              <w:r w:rsidR="00B372DB" w:rsidDel="001B58F3">
                <w:rPr>
                  <w:rFonts w:ascii="Calibri" w:eastAsia="Calibri" w:hAnsi="Calibri" w:cs="Calibri"/>
                  <w:sz w:val="22"/>
                  <w:szCs w:val="22"/>
                </w:rPr>
                <w:delText>vagas</w:delText>
              </w:r>
            </w:del>
            <w:ins w:id="25" w:author="João Ferraz Fernandes de Mello" w:date="2020-05-22T11:46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>cargos</w:t>
              </w:r>
            </w:ins>
            <w:r w:rsidR="00B372DB"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  <w:p w14:paraId="34EAECFE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DADOS PESSOAIS:</w:t>
            </w:r>
          </w:p>
          <w:p w14:paraId="3392A969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NOME:</w:t>
            </w:r>
          </w:p>
          <w:p w14:paraId="1C79F285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ENDEREÇO:</w:t>
            </w:r>
          </w:p>
          <w:p w14:paraId="0D5995D6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DOCUMENTOS DE IDENTIFICAÇÃO:</w:t>
            </w:r>
          </w:p>
          <w:p w14:paraId="40D5EB17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ENDEREÇO ELETRÔNICO:</w:t>
            </w:r>
          </w:p>
          <w:p w14:paraId="69A89B9B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TELEFONES:</w:t>
            </w:r>
          </w:p>
        </w:tc>
      </w:tr>
      <w:tr w:rsidR="00516506" w14:paraId="1E249065" w14:textId="77777777" w:rsidTr="0026329F">
        <w:trPr>
          <w:trHeight w:val="1663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ED7DF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FORMAÇÃO:</w:t>
            </w:r>
          </w:p>
          <w:p w14:paraId="706C7966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ENSINO MÉDIO*:</w:t>
            </w:r>
          </w:p>
          <w:p w14:paraId="0C7A33C5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GRADUAÇÃO:</w:t>
            </w:r>
          </w:p>
          <w:p w14:paraId="4720CDD4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PÓS GRADUAÇÃO:</w:t>
            </w:r>
          </w:p>
          <w:p w14:paraId="50851FDF" w14:textId="77777777" w:rsidR="00516506" w:rsidRDefault="00516506" w:rsidP="00B372DB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*Preencher 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 xml:space="preserve">para a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vaga a 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>Profissional Junior, Auxiliar e Assistente.</w:t>
            </w:r>
          </w:p>
        </w:tc>
      </w:tr>
      <w:tr w:rsidR="00516506" w14:paraId="6A914E58" w14:textId="77777777" w:rsidTr="0026329F">
        <w:trPr>
          <w:trHeight w:val="1505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4391F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CAPACITAÇÃO PROFISSIONAL:</w:t>
            </w:r>
          </w:p>
          <w:p w14:paraId="31D05093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 NOME DO CURSO</w:t>
            </w:r>
          </w:p>
          <w:p w14:paraId="1FAFEA0D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1.1 CARGA HORÁRIA</w:t>
            </w:r>
          </w:p>
          <w:p w14:paraId="3AB2B59C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 ANO</w:t>
            </w:r>
          </w:p>
          <w:p w14:paraId="74EE070C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1.3 INSTITUIÇÃO</w:t>
            </w:r>
          </w:p>
        </w:tc>
      </w:tr>
      <w:tr w:rsidR="00516506" w14:paraId="0CF87FB3" w14:textId="77777777" w:rsidTr="0026329F">
        <w:trPr>
          <w:trHeight w:val="1331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770E4" w14:textId="77777777" w:rsidR="00516506" w:rsidRDefault="008E46F2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EXPERIÊNCIA PROFISSIONAL*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:</w:t>
            </w:r>
          </w:p>
          <w:p w14:paraId="7832BC62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1.1 – NOME DA INSTITUIÇÃO</w:t>
            </w:r>
          </w:p>
          <w:p w14:paraId="4D71E879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1.2 – TEMPO:</w:t>
            </w:r>
          </w:p>
          <w:p w14:paraId="25F040F3" w14:textId="75CF2E0A" w:rsidR="00516506" w:rsidRDefault="00516506" w:rsidP="00B372DB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*Descrever Estágio </w:t>
            </w:r>
            <w:r w:rsidR="00B372DB">
              <w:rPr>
                <w:rFonts w:ascii="Calibri" w:eastAsia="Calibri" w:hAnsi="Calibri" w:cs="Calibri"/>
                <w:sz w:val="22"/>
                <w:szCs w:val="22"/>
              </w:rPr>
              <w:t xml:space="preserve">para </w:t>
            </w:r>
            <w:del w:id="26" w:author="João Ferraz Fernandes de Mello" w:date="2020-05-22T11:47:00Z">
              <w:r w:rsidR="00B372DB" w:rsidDel="001B58F3">
                <w:rPr>
                  <w:rFonts w:ascii="Calibri" w:eastAsia="Calibri" w:hAnsi="Calibri" w:cs="Calibri"/>
                  <w:sz w:val="22"/>
                  <w:szCs w:val="22"/>
                </w:rPr>
                <w:delText xml:space="preserve">as </w:delText>
              </w:r>
            </w:del>
            <w:ins w:id="27" w:author="João Ferraz Fernandes de Mello" w:date="2020-05-22T11:47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 xml:space="preserve">os </w:t>
              </w:r>
            </w:ins>
            <w:del w:id="28" w:author="João Ferraz Fernandes de Mello" w:date="2020-05-22T11:46:00Z">
              <w:r w:rsidR="00B372DB" w:rsidDel="001B58F3">
                <w:rPr>
                  <w:rFonts w:ascii="Calibri" w:eastAsia="Calibri" w:hAnsi="Calibri" w:cs="Calibri"/>
                  <w:sz w:val="22"/>
                  <w:szCs w:val="22"/>
                </w:rPr>
                <w:delText>vagas</w:delText>
              </w:r>
            </w:del>
            <w:ins w:id="29" w:author="João Ferraz Fernandes de Mello" w:date="2020-05-22T11:46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>cargos</w:t>
              </w:r>
            </w:ins>
            <w:r w:rsidR="00B372DB">
              <w:rPr>
                <w:rFonts w:ascii="Calibri" w:eastAsia="Calibri" w:hAnsi="Calibri" w:cs="Calibri"/>
                <w:sz w:val="22"/>
                <w:szCs w:val="22"/>
              </w:rPr>
              <w:t xml:space="preserve"> de Profissional Junior, Auxiliar e Assistente.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516506" w14:paraId="093E0611" w14:textId="77777777" w:rsidTr="0026329F">
        <w:trPr>
          <w:trHeight w:val="152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7AC34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EXPERIÊNCIA EM PROJETOS:</w:t>
            </w:r>
          </w:p>
          <w:p w14:paraId="3CA606E1" w14:textId="63B18766" w:rsidR="008E46F2" w:rsidRDefault="008E46F2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Aplicado aos candidatos </w:t>
            </w:r>
            <w:del w:id="30" w:author="João Ferraz Fernandes de Mello" w:date="2020-05-22T11:47:00Z">
              <w:r w:rsidDel="001B58F3">
                <w:rPr>
                  <w:rFonts w:ascii="Calibri" w:eastAsia="Calibri" w:hAnsi="Calibri" w:cs="Calibri"/>
                  <w:sz w:val="22"/>
                  <w:szCs w:val="22"/>
                </w:rPr>
                <w:delText xml:space="preserve">às </w:delText>
              </w:r>
            </w:del>
            <w:ins w:id="31" w:author="João Ferraz Fernandes de Mello" w:date="2020-05-22T11:47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 xml:space="preserve">dos </w:t>
              </w:r>
            </w:ins>
            <w:del w:id="32" w:author="João Ferraz Fernandes de Mello" w:date="2020-05-22T11:47:00Z">
              <w:r w:rsidDel="001B58F3">
                <w:rPr>
                  <w:rFonts w:ascii="Calibri" w:eastAsia="Calibri" w:hAnsi="Calibri" w:cs="Calibri"/>
                  <w:sz w:val="22"/>
                  <w:szCs w:val="22"/>
                </w:rPr>
                <w:delText>vagas</w:delText>
              </w:r>
            </w:del>
            <w:ins w:id="33" w:author="João Ferraz Fernandes de Mello" w:date="2020-05-22T11:47:00Z">
              <w:r w:rsidR="001B58F3">
                <w:rPr>
                  <w:rFonts w:ascii="Calibri" w:eastAsia="Calibri" w:hAnsi="Calibri" w:cs="Calibri"/>
                  <w:sz w:val="22"/>
                  <w:szCs w:val="22"/>
                </w:rPr>
                <w:t>cargos</w:t>
              </w:r>
            </w:ins>
            <w:r>
              <w:rPr>
                <w:rFonts w:ascii="Calibri" w:eastAsia="Calibri" w:hAnsi="Calibri" w:cs="Calibri"/>
                <w:sz w:val="22"/>
                <w:szCs w:val="22"/>
              </w:rPr>
              <w:t xml:space="preserve"> 1 e 2.</w:t>
            </w:r>
          </w:p>
          <w:p w14:paraId="4862C439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 – NOME DO PROJETO</w:t>
            </w:r>
          </w:p>
          <w:p w14:paraId="100E9A6C" w14:textId="77777777" w:rsidR="00516506" w:rsidRDefault="008E46F2" w:rsidP="004D1B84">
            <w:pPr>
              <w:spacing w:line="276" w:lineRule="auto"/>
              <w:ind w:left="720"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1.1</w:t>
            </w:r>
            <w:r w:rsidR="00516506">
              <w:rPr>
                <w:rFonts w:ascii="Calibri" w:eastAsia="Calibri" w:hAnsi="Calibri" w:cs="Calibri"/>
                <w:sz w:val="14"/>
                <w:szCs w:val="14"/>
              </w:rPr>
              <w:t xml:space="preserve">  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– NOME DA INSTITUIÇÃO</w:t>
            </w:r>
          </w:p>
          <w:p w14:paraId="1B46E14D" w14:textId="77777777" w:rsidR="00516506" w:rsidRDefault="008E46F2" w:rsidP="004D1B84">
            <w:pPr>
              <w:spacing w:line="276" w:lineRule="auto"/>
              <w:ind w:left="720" w:hanging="36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1.2</w:t>
            </w:r>
            <w:r w:rsidR="00516506">
              <w:rPr>
                <w:rFonts w:ascii="Calibri" w:eastAsia="Calibri" w:hAnsi="Calibri" w:cs="Calibri"/>
                <w:sz w:val="14"/>
                <w:szCs w:val="14"/>
              </w:rPr>
              <w:t xml:space="preserve">  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– TEMPO</w:t>
            </w:r>
          </w:p>
        </w:tc>
      </w:tr>
      <w:tr w:rsidR="00516506" w14:paraId="534FC8CA" w14:textId="77777777" w:rsidTr="0026329F">
        <w:trPr>
          <w:trHeight w:val="2060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B6B68" w14:textId="77777777" w:rsidR="00516506" w:rsidRDefault="008E46F2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DESCRIÇÃO DE </w:t>
            </w:r>
            <w:r w:rsidR="00516506">
              <w:rPr>
                <w:rFonts w:ascii="Calibri" w:eastAsia="Calibri" w:hAnsi="Calibri" w:cs="Calibri"/>
                <w:sz w:val="22"/>
                <w:szCs w:val="22"/>
              </w:rPr>
              <w:t>OUTRAS QUALIFICAÇÕES:</w:t>
            </w:r>
          </w:p>
          <w:p w14:paraId="38D43538" w14:textId="77777777" w:rsidR="00516506" w:rsidRDefault="00516506" w:rsidP="004D1B84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 – PRÁTICA COMO SECRETÁRIO (A)</w:t>
            </w:r>
          </w:p>
          <w:p w14:paraId="400A8746" w14:textId="77777777" w:rsidR="00516506" w:rsidRDefault="00516506" w:rsidP="008E46F2">
            <w:pPr>
              <w:spacing w:line="276" w:lineRule="auto"/>
              <w:ind w:left="320" w:firstLine="1406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–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PRÁTICA COM SISTEMAS DE GERENCIAMENTO DE PROJETOS</w:t>
            </w:r>
          </w:p>
          <w:p w14:paraId="6EF471C7" w14:textId="77777777" w:rsidR="00516506" w:rsidRDefault="00516506" w:rsidP="008E46F2">
            <w:pPr>
              <w:spacing w:line="276" w:lineRule="auto"/>
              <w:ind w:left="320" w:firstLine="1406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–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PRÁTICA COM DOCUMENTOS ELETRÔNICOS</w:t>
            </w:r>
          </w:p>
          <w:p w14:paraId="32BDC7F8" w14:textId="77777777" w:rsidR="00516506" w:rsidRDefault="00516506" w:rsidP="008E46F2">
            <w:pPr>
              <w:spacing w:line="276" w:lineRule="auto"/>
              <w:ind w:left="320" w:firstLine="1406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–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PRÁTICA COM ELABORAÇÃO DE MAPAS</w:t>
            </w:r>
          </w:p>
          <w:p w14:paraId="35AD457E" w14:textId="77777777" w:rsidR="00516506" w:rsidRDefault="00516506" w:rsidP="008E46F2">
            <w:pPr>
              <w:spacing w:line="276" w:lineRule="auto"/>
              <w:ind w:left="320" w:firstLine="14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– PRÁTICA COM EDITOR DE TEXTO, PLANILHAS E APRESENTAÇÕES</w:t>
            </w:r>
          </w:p>
        </w:tc>
      </w:tr>
      <w:tr w:rsidR="00516506" w14:paraId="6BA804B8" w14:textId="77777777" w:rsidTr="0026329F">
        <w:trPr>
          <w:trHeight w:val="403"/>
        </w:trPr>
        <w:tc>
          <w:tcPr>
            <w:tcW w:w="8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6DB4E" w14:textId="77777777" w:rsidR="00516506" w:rsidRDefault="00516506" w:rsidP="00B372DB">
            <w:pPr>
              <w:spacing w:line="276" w:lineRule="auto"/>
              <w:ind w:left="1418" w:hanging="67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*A documentação comprobatória será solicitada caso o candidato seja selecionado.</w:t>
            </w:r>
          </w:p>
        </w:tc>
      </w:tr>
    </w:tbl>
    <w:p w14:paraId="27C9E854" w14:textId="77777777" w:rsidR="00BA47FB" w:rsidRDefault="00D21336" w:rsidP="008E46F2">
      <w:pPr>
        <w:ind w:firstLine="0"/>
      </w:pPr>
    </w:p>
    <w:sectPr w:rsidR="00BA47FB">
      <w:headerReference w:type="default" r:id="rId8"/>
      <w:footerReference w:type="default" r:id="rId9"/>
      <w:pgSz w:w="11900" w:h="16840"/>
      <w:pgMar w:top="2694" w:right="1268" w:bottom="2835" w:left="1560" w:header="851" w:footer="851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lessandro Jonady Oliveira" w:date="2020-05-21T19:12:00Z" w:initials="AJO">
    <w:p w14:paraId="1BD939FF" w14:textId="77777777" w:rsidR="00180EEB" w:rsidRDefault="00180EEB">
      <w:pPr>
        <w:pStyle w:val="Textodecomentrio"/>
      </w:pPr>
      <w:r>
        <w:rPr>
          <w:rStyle w:val="Refdecomentrio"/>
        </w:rPr>
        <w:annotationRef/>
      </w:r>
      <w:r>
        <w:t>E os cargos de Assistente e Auxiliar?</w:t>
      </w:r>
    </w:p>
  </w:comment>
  <w:comment w:id="7" w:author="Alessandro Jonady Oliveira" w:date="2020-05-21T19:11:00Z" w:initials="AJO">
    <w:p w14:paraId="7792B596" w14:textId="77777777" w:rsidR="00180EEB" w:rsidRDefault="00180EEB">
      <w:pPr>
        <w:pStyle w:val="Textodecomentrio"/>
      </w:pPr>
      <w:r>
        <w:rPr>
          <w:rStyle w:val="Refdecomentrio"/>
        </w:rPr>
        <w:annotationRef/>
      </w:r>
      <w:r>
        <w:t xml:space="preserve">Quais vagas? Seria o cargo pretendido mencionado acima? </w:t>
      </w:r>
    </w:p>
  </w:comment>
  <w:comment w:id="8" w:author="João Ferraz Fernandes de Mello" w:date="2020-05-22T10:02:00Z" w:initials="JFFdM">
    <w:p w14:paraId="78C79BC7" w14:textId="7FEA1894" w:rsidR="003F0020" w:rsidRDefault="003F0020">
      <w:pPr>
        <w:pStyle w:val="Textodecomentrio"/>
      </w:pPr>
      <w:r>
        <w:rPr>
          <w:rStyle w:val="Refdecomentrio"/>
        </w:rPr>
        <w:annotationRef/>
      </w:r>
      <w:r>
        <w:t>Não as vagas 1 e 3 do TdR.  Pois serão cargos que exigem um conhecimento maio</w:t>
      </w:r>
    </w:p>
  </w:comment>
  <w:comment w:id="9" w:author="Alessandro Jonady Oliveira" w:date="2020-05-22T11:09:00Z" w:initials="AJO">
    <w:p w14:paraId="6574F46E" w14:textId="0857AD80" w:rsidR="000F4AA0" w:rsidRDefault="000F4AA0" w:rsidP="000F4AA0">
      <w:pPr>
        <w:pStyle w:val="Textodecomentrio"/>
        <w:ind w:firstLine="0"/>
      </w:pPr>
      <w:r>
        <w:rPr>
          <w:rStyle w:val="Refdecomentrio"/>
        </w:rPr>
        <w:annotationRef/>
      </w:r>
      <w:r>
        <w:t>Não encontrei a descrição “vagas” no TdR. Onde estaria esta informação?</w:t>
      </w:r>
    </w:p>
  </w:comment>
  <w:comment w:id="10" w:author="João Ferraz Fernandes de Mello" w:date="2020-05-22T11:44:00Z" w:initials="JFFdM">
    <w:p w14:paraId="54FF5547" w14:textId="77777777" w:rsidR="006A2247" w:rsidRDefault="006A2247">
      <w:pPr>
        <w:pStyle w:val="Textodecomentrio"/>
      </w:pPr>
      <w:r>
        <w:rPr>
          <w:rStyle w:val="Refdecomentrio"/>
        </w:rPr>
        <w:annotationRef/>
      </w:r>
      <w:r>
        <w:t>Isso, cargos.</w:t>
      </w:r>
    </w:p>
    <w:p w14:paraId="43FEE999" w14:textId="1CBAF355" w:rsidR="006A2247" w:rsidRDefault="006A2247">
      <w:pPr>
        <w:pStyle w:val="Textodecomentrio"/>
      </w:pPr>
      <w:r>
        <w:t xml:space="preserve"> Desculpe.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BD939FF" w15:done="0"/>
  <w15:commentEx w15:paraId="7792B596" w15:done="0"/>
  <w15:commentEx w15:paraId="78C79BC7" w15:paraIdParent="7792B596" w15:done="0"/>
  <w15:commentEx w15:paraId="6574F46E" w15:paraIdParent="7792B596" w15:done="0"/>
  <w15:commentEx w15:paraId="43FEE999" w15:paraIdParent="7792B59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D939FF" w16cid:durableId="227221C6"/>
  <w16cid:commentId w16cid:paraId="7792B596" w16cid:durableId="227221C7"/>
  <w16cid:commentId w16cid:paraId="78C79BC7" w16cid:durableId="227221CC"/>
  <w16cid:commentId w16cid:paraId="6574F46E" w16cid:durableId="22723960"/>
  <w16cid:commentId w16cid:paraId="43FEE999" w16cid:durableId="227239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EE34B" w14:textId="77777777" w:rsidR="003523F0" w:rsidRDefault="003523F0" w:rsidP="00516506">
      <w:r>
        <w:separator/>
      </w:r>
    </w:p>
  </w:endnote>
  <w:endnote w:type="continuationSeparator" w:id="0">
    <w:p w14:paraId="4391AF6A" w14:textId="77777777" w:rsidR="003523F0" w:rsidRDefault="003523F0" w:rsidP="00516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313EE" w14:textId="77777777" w:rsidR="00605F94" w:rsidRDefault="00D2133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F22BE" w14:textId="77777777" w:rsidR="003523F0" w:rsidRDefault="003523F0" w:rsidP="00516506">
      <w:r>
        <w:separator/>
      </w:r>
    </w:p>
  </w:footnote>
  <w:footnote w:type="continuationSeparator" w:id="0">
    <w:p w14:paraId="59F8D7C8" w14:textId="77777777" w:rsidR="003523F0" w:rsidRDefault="003523F0" w:rsidP="00516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6AE7A" w14:textId="77777777" w:rsidR="00605F94" w:rsidRDefault="005165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142" w:hanging="142"/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3352152F" wp14:editId="6F0385B0">
          <wp:extent cx="2203450" cy="800100"/>
          <wp:effectExtent l="0" t="0" r="0" b="0"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03450" cy="80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ssandro Jonady Oliveira">
    <w15:presenceInfo w15:providerId="AD" w15:userId="S-1-5-21-3609046469-2711076356-1997022686-9616"/>
  </w15:person>
  <w15:person w15:author="João Ferraz Fernandes de Mello">
    <w15:presenceInfo w15:providerId="AD" w15:userId="S-1-5-21-3609046469-2711076356-1997022686-101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06"/>
    <w:rsid w:val="000221AE"/>
    <w:rsid w:val="000F4AA0"/>
    <w:rsid w:val="00180EEB"/>
    <w:rsid w:val="001B58F3"/>
    <w:rsid w:val="0026329F"/>
    <w:rsid w:val="0030653B"/>
    <w:rsid w:val="003304E1"/>
    <w:rsid w:val="003523F0"/>
    <w:rsid w:val="003B6B94"/>
    <w:rsid w:val="003F0020"/>
    <w:rsid w:val="0046787D"/>
    <w:rsid w:val="004D49CB"/>
    <w:rsid w:val="004D776C"/>
    <w:rsid w:val="00516506"/>
    <w:rsid w:val="00685EF8"/>
    <w:rsid w:val="006A2247"/>
    <w:rsid w:val="006F1269"/>
    <w:rsid w:val="007B1D1B"/>
    <w:rsid w:val="008E46F2"/>
    <w:rsid w:val="00B372DB"/>
    <w:rsid w:val="00B37D69"/>
    <w:rsid w:val="00C74BAD"/>
    <w:rsid w:val="00F8313D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393601"/>
  <w15:chartTrackingRefBased/>
  <w15:docId w15:val="{DB34FAFB-3E22-438F-B90E-12F2E2E2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506"/>
    <w:pPr>
      <w:spacing w:after="0" w:line="240" w:lineRule="auto"/>
      <w:ind w:firstLine="346"/>
      <w:jc w:val="both"/>
    </w:pPr>
    <w:rPr>
      <w:rFonts w:ascii="Cambria" w:eastAsia="Cambria" w:hAnsi="Cambria" w:cs="Cambri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180EE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0EE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0EEB"/>
    <w:rPr>
      <w:rFonts w:ascii="Cambria" w:eastAsia="Cambria" w:hAnsi="Cambria" w:cs="Cambri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0EE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0EEB"/>
    <w:rPr>
      <w:rFonts w:ascii="Cambria" w:eastAsia="Cambria" w:hAnsi="Cambria" w:cs="Cambria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80EE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0EEB"/>
    <w:rPr>
      <w:rFonts w:ascii="Segoe UI" w:eastAsia="Cambria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Ferraz Fernandes de Mello</dc:creator>
  <cp:keywords/>
  <dc:description/>
  <cp:lastModifiedBy>Alessandro Jonady Oliveira</cp:lastModifiedBy>
  <cp:revision>2</cp:revision>
  <dcterms:created xsi:type="dcterms:W3CDTF">2020-05-27T22:14:00Z</dcterms:created>
  <dcterms:modified xsi:type="dcterms:W3CDTF">2020-05-27T22:14:00Z</dcterms:modified>
</cp:coreProperties>
</file>